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64" w:rsidRDefault="000D0B64" w:rsidP="000D0B64">
      <w:pPr>
        <w:jc w:val="center"/>
        <w:rPr>
          <w:rFonts w:asciiTheme="majorHAnsi" w:hAnsiTheme="majorHAnsi"/>
          <w:sz w:val="32"/>
          <w:szCs w:val="32"/>
        </w:rPr>
      </w:pPr>
      <w:bookmarkStart w:id="0" w:name="_GoBack"/>
      <w:bookmarkEnd w:id="0"/>
      <w:r>
        <w:rPr>
          <w:rFonts w:asciiTheme="majorHAnsi" w:hAnsiTheme="majorHAnsi"/>
          <w:sz w:val="32"/>
          <w:szCs w:val="32"/>
        </w:rPr>
        <w:t>Re-Thinking Pre-College Math Summer 2011 Institute:</w:t>
      </w:r>
    </w:p>
    <w:p w:rsidR="000D0B64" w:rsidRDefault="000D0B64" w:rsidP="000D0B64">
      <w:pPr>
        <w:jc w:val="center"/>
        <w:rPr>
          <w:rFonts w:asciiTheme="majorHAnsi" w:hAnsiTheme="majorHAnsi"/>
          <w:sz w:val="32"/>
          <w:szCs w:val="32"/>
        </w:rPr>
      </w:pPr>
    </w:p>
    <w:p w:rsidR="000D0B64" w:rsidRDefault="000D0B64" w:rsidP="000D0B64">
      <w:pPr>
        <w:jc w:val="center"/>
        <w:rPr>
          <w:rFonts w:asciiTheme="majorHAnsi" w:hAnsiTheme="majorHAnsi"/>
          <w:sz w:val="32"/>
          <w:szCs w:val="32"/>
          <w:u w:val="single"/>
        </w:rPr>
      </w:pPr>
      <w:r>
        <w:rPr>
          <w:rFonts w:asciiTheme="majorHAnsi" w:hAnsiTheme="majorHAnsi"/>
          <w:sz w:val="32"/>
          <w:szCs w:val="32"/>
          <w:u w:val="single"/>
        </w:rPr>
        <w:t>Required Team Assignments</w:t>
      </w:r>
    </w:p>
    <w:p w:rsidR="000D0B64" w:rsidRDefault="000D0B64" w:rsidP="000D0B64"/>
    <w:p w:rsidR="000D0B64" w:rsidRPr="00892943" w:rsidRDefault="00892943" w:rsidP="00892943">
      <w:pPr>
        <w:jc w:val="center"/>
        <w:rPr>
          <w:rFonts w:asciiTheme="minorHAnsi" w:hAnsiTheme="minorHAnsi" w:cs="Arial"/>
          <w:b/>
          <w:sz w:val="36"/>
        </w:rPr>
      </w:pPr>
      <w:r w:rsidRPr="00892943">
        <w:rPr>
          <w:rFonts w:asciiTheme="minorHAnsi" w:hAnsiTheme="minorHAnsi"/>
          <w:b/>
          <w:sz w:val="36"/>
        </w:rPr>
        <w:t>NORTH SEATTLE COMMUNITY COLLEGE</w:t>
      </w:r>
    </w:p>
    <w:p w:rsidR="000D0B64" w:rsidRDefault="000D0B64" w:rsidP="000D0B64">
      <w:pPr>
        <w:rPr>
          <w:rFonts w:asciiTheme="minorHAnsi" w:hAnsiTheme="minorHAnsi"/>
        </w:rPr>
      </w:pPr>
    </w:p>
    <w:p w:rsidR="000D0B64" w:rsidRDefault="000D0B64" w:rsidP="000D0B64">
      <w:pPr>
        <w:rPr>
          <w:rFonts w:asciiTheme="minorHAnsi" w:hAnsiTheme="minorHAnsi"/>
        </w:rPr>
      </w:pPr>
    </w:p>
    <w:p w:rsidR="000D0B64" w:rsidRDefault="000D0B64" w:rsidP="000D0B64">
      <w:pPr>
        <w:rPr>
          <w:rFonts w:asciiTheme="minorHAnsi" w:hAnsiTheme="minorHAnsi"/>
        </w:rPr>
      </w:pPr>
    </w:p>
    <w:p w:rsidR="000D0B64" w:rsidRDefault="000D0B64" w:rsidP="000D0B64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FRIDAY</w:t>
      </w:r>
    </w:p>
    <w:p w:rsidR="000D0B64" w:rsidRDefault="000D0B64" w:rsidP="000D0B64">
      <w:pPr>
        <w:rPr>
          <w:rFonts w:asciiTheme="minorHAnsi" w:hAnsiTheme="minorHAnsi"/>
          <w:i/>
        </w:rPr>
      </w:pPr>
    </w:p>
    <w:p w:rsidR="000D0B64" w:rsidRDefault="000D0B64" w:rsidP="000D0B6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Prepare, submit electronically (on Friday), and share brief summary in closing session your specific plans for your RPM project work in 2011-2012. Given your project progress to date (as described in your end-of-year report), summarize how you will be continuing and extending the work in the coming year as we come to the official end of the grant:</w:t>
      </w:r>
    </w:p>
    <w:p w:rsidR="000D0B64" w:rsidRDefault="000D0B64" w:rsidP="000D0B64">
      <w:pPr>
        <w:rPr>
          <w:rFonts w:asciiTheme="minorHAnsi" w:hAnsiTheme="minorHAnsi"/>
          <w:b/>
        </w:rPr>
      </w:pPr>
    </w:p>
    <w:p w:rsidR="000D0B64" w:rsidRDefault="000D0B64" w:rsidP="000D0B64">
      <w:pPr>
        <w:pStyle w:val="ListParagraph"/>
        <w:numPr>
          <w:ilvl w:val="0"/>
          <w:numId w:val="2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Describe the major activities/interventions being implemented in 2011-12, including what’s being done, who’s involved, the expected outcomes, and what evidence will you gather to assess the effectiveness of the specific interventions</w:t>
      </w:r>
      <w:r w:rsidR="00C6060C">
        <w:rPr>
          <w:rFonts w:asciiTheme="minorHAnsi" w:hAnsiTheme="minorHAnsi"/>
          <w:b/>
        </w:rPr>
        <w:t xml:space="preserve">—in particular, </w:t>
      </w:r>
      <w:r>
        <w:rPr>
          <w:rFonts w:asciiTheme="minorHAnsi" w:hAnsiTheme="minorHAnsi"/>
          <w:b/>
        </w:rPr>
        <w:t xml:space="preserve"> describe </w:t>
      </w:r>
      <w:r w:rsidR="00C6060C">
        <w:rPr>
          <w:rFonts w:asciiTheme="minorHAnsi" w:hAnsiTheme="minorHAnsi"/>
          <w:b/>
        </w:rPr>
        <w:t>any plans</w:t>
      </w:r>
      <w:r>
        <w:rPr>
          <w:rFonts w:asciiTheme="minorHAnsi" w:hAnsiTheme="minorHAnsi"/>
          <w:b/>
        </w:rPr>
        <w:t xml:space="preserve"> aimed at supporting shifts in individual teaching practices, strengthening focused collaborative inquiry among groups of faculty, </w:t>
      </w:r>
      <w:r w:rsidR="00C6060C">
        <w:rPr>
          <w:rFonts w:asciiTheme="minorHAnsi" w:hAnsiTheme="minorHAnsi"/>
          <w:b/>
        </w:rPr>
        <w:t xml:space="preserve">and </w:t>
      </w:r>
      <w:r>
        <w:rPr>
          <w:rFonts w:asciiTheme="minorHAnsi" w:hAnsiTheme="minorHAnsi"/>
          <w:b/>
        </w:rPr>
        <w:t>building a stronger department culture to support reflective teaching</w:t>
      </w:r>
    </w:p>
    <w:p w:rsidR="000D0B64" w:rsidRDefault="000D0B64" w:rsidP="00C6060C">
      <w:pPr>
        <w:pStyle w:val="ListParagraph"/>
        <w:rPr>
          <w:rFonts w:asciiTheme="minorHAnsi" w:hAnsiTheme="minorHAnsi"/>
          <w:b/>
        </w:rPr>
      </w:pPr>
    </w:p>
    <w:p w:rsidR="000D0B64" w:rsidRDefault="000D0B64" w:rsidP="000D0B64">
      <w:pPr>
        <w:rPr>
          <w:rFonts w:asciiTheme="minorHAnsi" w:hAnsiTheme="minorHAnsi"/>
          <w:b/>
        </w:rPr>
      </w:pPr>
    </w:p>
    <w:p w:rsidR="002D03B6" w:rsidRPr="00F50FC5" w:rsidRDefault="000D0B64" w:rsidP="00C6060C">
      <w:pPr>
        <w:pStyle w:val="ListParagraph"/>
        <w:numPr>
          <w:ilvl w:val="0"/>
          <w:numId w:val="2"/>
        </w:numPr>
        <w:rPr>
          <w:ins w:id="1" w:author="Edgar Jasso" w:date="2011-08-26T09:14:00Z"/>
          <w:rPrChange w:id="2" w:author="Edgar Jasso" w:date="2011-08-26T09:14:00Z">
            <w:rPr>
              <w:ins w:id="3" w:author="Edgar Jasso" w:date="2011-08-26T09:14:00Z"/>
              <w:rFonts w:asciiTheme="minorHAnsi" w:hAnsiTheme="minorHAnsi"/>
              <w:b/>
            </w:rPr>
          </w:rPrChange>
        </w:rPr>
      </w:pPr>
      <w:r>
        <w:rPr>
          <w:rFonts w:asciiTheme="minorHAnsi" w:hAnsiTheme="minorHAnsi"/>
          <w:b/>
        </w:rPr>
        <w:t>What will you be doing this year to increase the likelihood that the work done through the grant will be sustained beyond the immediate grant funding?</w:t>
      </w:r>
    </w:p>
    <w:p w:rsidR="00F50FC5" w:rsidRDefault="00F50FC5" w:rsidP="00F50FC5">
      <w:pPr>
        <w:numPr>
          <w:ins w:id="4" w:author="Edgar Jasso" w:date="2011-08-26T09:14:00Z"/>
        </w:numPr>
        <w:rPr>
          <w:ins w:id="5" w:author="Edgar Jasso" w:date="2011-08-26T09:14:00Z"/>
        </w:rPr>
      </w:pPr>
    </w:p>
    <w:p w:rsidR="00F50FC5" w:rsidRDefault="00F50FC5" w:rsidP="00F50FC5">
      <w:pPr>
        <w:numPr>
          <w:ins w:id="6" w:author="Edgar Jasso" w:date="2011-08-26T09:14:00Z"/>
        </w:numPr>
        <w:rPr>
          <w:ins w:id="7" w:author="Edgar Jasso" w:date="2011-08-26T09:14:00Z"/>
        </w:rPr>
      </w:pP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Calibri" w:eastAsiaTheme="minorHAnsi" w:hAnsi="Calibri" w:cs="Calibri"/>
          <w:b/>
          <w:bCs/>
          <w:sz w:val="30"/>
          <w:szCs w:val="30"/>
        </w:rPr>
      </w:pPr>
      <w:r>
        <w:rPr>
          <w:rFonts w:ascii="Calibri" w:eastAsiaTheme="minorHAnsi" w:hAnsi="Calibri" w:cs="Calibri"/>
          <w:b/>
          <w:bCs/>
          <w:sz w:val="30"/>
          <w:szCs w:val="30"/>
        </w:rPr>
        <w:t xml:space="preserve"> </w:t>
      </w: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Helvetica Neue" w:eastAsiaTheme="minorHAnsi" w:hAnsi="Helvetica Neue" w:cs="Helvetica Neue"/>
          <w:sz w:val="28"/>
          <w:szCs w:val="28"/>
        </w:rPr>
      </w:pPr>
      <w:r>
        <w:rPr>
          <w:rFonts w:ascii="Arial" w:eastAsiaTheme="minorHAnsi" w:hAnsi="Arial" w:cs="Arial"/>
          <w:sz w:val="30"/>
          <w:szCs w:val="30"/>
        </w:rPr>
        <w:t>For next year, we plan to continue most of the activities that began in year 2010 - 2011 such as:</w:t>
      </w: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Helvetica Neue" w:eastAsiaTheme="minorHAnsi" w:hAnsi="Helvetica Neue" w:cs="Helvetica Neue"/>
          <w:sz w:val="28"/>
          <w:szCs w:val="28"/>
        </w:rPr>
      </w:pPr>
      <w:r>
        <w:rPr>
          <w:rFonts w:ascii="Arial" w:eastAsiaTheme="minorHAnsi" w:hAnsi="Arial" w:cs="Arial"/>
          <w:sz w:val="30"/>
          <w:szCs w:val="30"/>
        </w:rPr>
        <w:t>- Reflection Friday, which help build stronger department ties</w:t>
      </w: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Helvetica Neue" w:eastAsiaTheme="minorHAnsi" w:hAnsi="Helvetica Neue" w:cs="Helvetica Neue"/>
          <w:sz w:val="28"/>
          <w:szCs w:val="28"/>
        </w:rPr>
      </w:pPr>
      <w:r>
        <w:rPr>
          <w:rFonts w:ascii="Arial" w:eastAsiaTheme="minorHAnsi" w:hAnsi="Arial" w:cs="Arial"/>
          <w:sz w:val="30"/>
          <w:szCs w:val="30"/>
        </w:rPr>
        <w:t xml:space="preserve">- </w:t>
      </w:r>
      <w:proofErr w:type="gramStart"/>
      <w:r>
        <w:rPr>
          <w:rFonts w:ascii="Arial" w:eastAsiaTheme="minorHAnsi" w:hAnsi="Arial" w:cs="Arial"/>
          <w:sz w:val="30"/>
          <w:szCs w:val="30"/>
        </w:rPr>
        <w:t>pretest</w:t>
      </w:r>
      <w:proofErr w:type="gramEnd"/>
      <w:r>
        <w:rPr>
          <w:rFonts w:ascii="Arial" w:eastAsiaTheme="minorHAnsi" w:hAnsi="Arial" w:cs="Arial"/>
          <w:sz w:val="30"/>
          <w:szCs w:val="30"/>
        </w:rPr>
        <w:t xml:space="preserve"> and common core final exam data gathering which helps us with quantitative evidence of student success</w:t>
      </w: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Helvetica Neue" w:eastAsiaTheme="minorHAnsi" w:hAnsi="Helvetica Neue" w:cs="Helvetica Neue"/>
          <w:sz w:val="28"/>
          <w:szCs w:val="28"/>
        </w:rPr>
      </w:pPr>
      <w:r>
        <w:rPr>
          <w:rFonts w:ascii="Arial" w:eastAsiaTheme="minorHAnsi" w:hAnsi="Arial" w:cs="Arial"/>
          <w:sz w:val="30"/>
          <w:szCs w:val="30"/>
        </w:rPr>
        <w:t xml:space="preserve">- </w:t>
      </w:r>
      <w:proofErr w:type="gramStart"/>
      <w:r>
        <w:rPr>
          <w:rFonts w:ascii="Arial" w:eastAsiaTheme="minorHAnsi" w:hAnsi="Arial" w:cs="Arial"/>
          <w:sz w:val="30"/>
          <w:szCs w:val="30"/>
        </w:rPr>
        <w:t>math</w:t>
      </w:r>
      <w:proofErr w:type="gramEnd"/>
      <w:r>
        <w:rPr>
          <w:rFonts w:ascii="Arial" w:eastAsiaTheme="minorHAnsi" w:hAnsi="Arial" w:cs="Arial"/>
          <w:sz w:val="30"/>
          <w:szCs w:val="30"/>
        </w:rPr>
        <w:t xml:space="preserve">/science </w:t>
      </w:r>
      <w:proofErr w:type="spellStart"/>
      <w:r>
        <w:rPr>
          <w:rFonts w:ascii="Arial" w:eastAsiaTheme="minorHAnsi" w:hAnsi="Arial" w:cs="Arial"/>
          <w:sz w:val="30"/>
          <w:szCs w:val="30"/>
        </w:rPr>
        <w:t>hardlink</w:t>
      </w:r>
      <w:proofErr w:type="spellEnd"/>
      <w:r>
        <w:rPr>
          <w:rFonts w:ascii="Arial" w:eastAsiaTheme="minorHAnsi" w:hAnsi="Arial" w:cs="Arial"/>
          <w:sz w:val="30"/>
          <w:szCs w:val="30"/>
        </w:rPr>
        <w:t xml:space="preserve"> which helps add contextual applications into our resource bank and helps students see where algebra is applied</w:t>
      </w: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Helvetica Neue" w:eastAsiaTheme="minorHAnsi" w:hAnsi="Helvetica Neue" w:cs="Helvetica Neue"/>
          <w:sz w:val="28"/>
          <w:szCs w:val="28"/>
        </w:rPr>
      </w:pPr>
      <w:r>
        <w:rPr>
          <w:rFonts w:ascii="Helvetica Neue" w:eastAsiaTheme="minorHAnsi" w:hAnsi="Helvetica Neue" w:cs="Helvetica Neue"/>
          <w:sz w:val="28"/>
          <w:szCs w:val="28"/>
        </w:rPr>
        <w:t>-</w:t>
      </w:r>
      <w:r w:rsidR="003B6F58">
        <w:rPr>
          <w:rFonts w:ascii="Helvetica Neue" w:eastAsiaTheme="minorHAnsi" w:hAnsi="Helvetica Neue" w:cs="Helvetica Neue"/>
          <w:sz w:val="28"/>
          <w:szCs w:val="28"/>
        </w:rPr>
        <w:t xml:space="preserve"> 2-credit supplemental instruction for our elementary algebra classes.</w:t>
      </w: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Helvetica Neue" w:eastAsiaTheme="minorHAnsi" w:hAnsi="Helvetica Neue" w:cs="Helvetica Neue"/>
          <w:sz w:val="28"/>
          <w:szCs w:val="28"/>
        </w:rPr>
      </w:pP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Helvetica Neue" w:eastAsiaTheme="minorHAnsi" w:hAnsi="Helvetica Neue" w:cs="Helvetica Neue"/>
          <w:sz w:val="28"/>
          <w:szCs w:val="28"/>
        </w:rPr>
      </w:pPr>
      <w:r>
        <w:rPr>
          <w:rFonts w:ascii="Arial" w:eastAsiaTheme="minorHAnsi" w:hAnsi="Arial" w:cs="Arial"/>
          <w:sz w:val="30"/>
          <w:szCs w:val="30"/>
        </w:rPr>
        <w:t>Primary changes that will occur next year are:</w:t>
      </w:r>
    </w:p>
    <w:p w:rsidR="009C57EA" w:rsidRDefault="004E50CE" w:rsidP="004E50CE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30"/>
          <w:szCs w:val="30"/>
        </w:rPr>
      </w:pPr>
      <w:r>
        <w:rPr>
          <w:rFonts w:ascii="Arial" w:eastAsiaTheme="minorHAnsi" w:hAnsi="Arial" w:cs="Arial"/>
          <w:sz w:val="30"/>
          <w:szCs w:val="30"/>
        </w:rPr>
        <w:t xml:space="preserve">- </w:t>
      </w:r>
      <w:proofErr w:type="gramStart"/>
      <w:r>
        <w:rPr>
          <w:rFonts w:ascii="Arial" w:eastAsiaTheme="minorHAnsi" w:hAnsi="Arial" w:cs="Arial"/>
          <w:sz w:val="30"/>
          <w:szCs w:val="30"/>
        </w:rPr>
        <w:t>develop</w:t>
      </w:r>
      <w:proofErr w:type="gramEnd"/>
      <w:r>
        <w:rPr>
          <w:rFonts w:ascii="Arial" w:eastAsiaTheme="minorHAnsi" w:hAnsi="Arial" w:cs="Arial"/>
          <w:sz w:val="30"/>
          <w:szCs w:val="30"/>
        </w:rPr>
        <w:t xml:space="preserve"> two new math/science </w:t>
      </w:r>
      <w:proofErr w:type="spellStart"/>
      <w:r>
        <w:rPr>
          <w:rFonts w:ascii="Arial" w:eastAsiaTheme="minorHAnsi" w:hAnsi="Arial" w:cs="Arial"/>
          <w:sz w:val="30"/>
          <w:szCs w:val="30"/>
        </w:rPr>
        <w:t>hardlink</w:t>
      </w:r>
      <w:proofErr w:type="spellEnd"/>
      <w:r>
        <w:rPr>
          <w:rFonts w:ascii="Arial" w:eastAsiaTheme="minorHAnsi" w:hAnsi="Arial" w:cs="Arial"/>
          <w:sz w:val="30"/>
          <w:szCs w:val="30"/>
        </w:rPr>
        <w:t xml:space="preserve"> courses, </w:t>
      </w:r>
      <w:r w:rsidR="003B6F58">
        <w:rPr>
          <w:rFonts w:ascii="Arial" w:eastAsiaTheme="minorHAnsi" w:hAnsi="Arial" w:cs="Arial"/>
          <w:sz w:val="30"/>
          <w:szCs w:val="30"/>
        </w:rPr>
        <w:t>possibly with chemistry and physics.</w:t>
      </w:r>
    </w:p>
    <w:p w:rsidR="009C57EA" w:rsidRDefault="009C57EA" w:rsidP="004E50CE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30"/>
          <w:szCs w:val="30"/>
        </w:rPr>
      </w:pPr>
      <w:r>
        <w:rPr>
          <w:rFonts w:ascii="Arial" w:eastAsiaTheme="minorHAnsi" w:hAnsi="Arial" w:cs="Arial"/>
          <w:sz w:val="30"/>
          <w:szCs w:val="30"/>
        </w:rPr>
        <w:t xml:space="preserve">- </w:t>
      </w:r>
      <w:proofErr w:type="gramStart"/>
      <w:r>
        <w:rPr>
          <w:rFonts w:ascii="Arial" w:eastAsiaTheme="minorHAnsi" w:hAnsi="Arial" w:cs="Arial"/>
          <w:sz w:val="30"/>
          <w:szCs w:val="30"/>
        </w:rPr>
        <w:t>introduce</w:t>
      </w:r>
      <w:proofErr w:type="gramEnd"/>
      <w:r>
        <w:rPr>
          <w:rFonts w:ascii="Arial" w:eastAsiaTheme="minorHAnsi" w:hAnsi="Arial" w:cs="Arial"/>
          <w:sz w:val="30"/>
          <w:szCs w:val="30"/>
        </w:rPr>
        <w:t xml:space="preserve"> a focused theme to Reflection Fridays.  Fall quarter the theme is Student Activities, giving an opportunity for faculty to share activities they’ve designed, and a chance to share and learn from student work.  </w:t>
      </w: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Helvetica Neue" w:eastAsiaTheme="minorHAnsi" w:hAnsi="Helvetica Neue" w:cs="Helvetica Neue"/>
          <w:sz w:val="28"/>
          <w:szCs w:val="28"/>
        </w:rPr>
      </w:pPr>
      <w:r>
        <w:rPr>
          <w:rFonts w:ascii="Arial" w:eastAsiaTheme="minorHAnsi" w:hAnsi="Arial" w:cs="Arial"/>
          <w:sz w:val="30"/>
          <w:szCs w:val="30"/>
        </w:rPr>
        <w:t xml:space="preserve">- </w:t>
      </w:r>
      <w:proofErr w:type="gramStart"/>
      <w:r>
        <w:rPr>
          <w:rFonts w:ascii="Arial" w:eastAsiaTheme="minorHAnsi" w:hAnsi="Arial" w:cs="Arial"/>
          <w:sz w:val="30"/>
          <w:szCs w:val="30"/>
        </w:rPr>
        <w:t>more</w:t>
      </w:r>
      <w:proofErr w:type="gramEnd"/>
      <w:r>
        <w:rPr>
          <w:rFonts w:ascii="Arial" w:eastAsiaTheme="minorHAnsi" w:hAnsi="Arial" w:cs="Arial"/>
          <w:sz w:val="30"/>
          <w:szCs w:val="30"/>
        </w:rPr>
        <w:t xml:space="preserve"> emphasis will be placed on documenting evidence of student success qualitatively. For example, we </w:t>
      </w:r>
      <w:r w:rsidR="009C57EA">
        <w:rPr>
          <w:rFonts w:ascii="Arial" w:eastAsiaTheme="minorHAnsi" w:hAnsi="Arial" w:cs="Arial"/>
          <w:sz w:val="30"/>
          <w:szCs w:val="30"/>
        </w:rPr>
        <w:t>plan to videotaping some classes, share</w:t>
      </w:r>
      <w:r>
        <w:rPr>
          <w:rFonts w:ascii="Arial" w:eastAsiaTheme="minorHAnsi" w:hAnsi="Arial" w:cs="Arial"/>
          <w:sz w:val="30"/>
          <w:szCs w:val="30"/>
        </w:rPr>
        <w:t xml:space="preserve"> student work, etc.</w:t>
      </w: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Helvetica Neue" w:eastAsiaTheme="minorHAnsi" w:hAnsi="Helvetica Neue" w:cs="Helvetica Neue"/>
          <w:sz w:val="28"/>
          <w:szCs w:val="28"/>
        </w:rPr>
      </w:pPr>
      <w:r>
        <w:rPr>
          <w:rFonts w:ascii="Arial" w:eastAsiaTheme="minorHAnsi" w:hAnsi="Arial" w:cs="Arial"/>
          <w:sz w:val="30"/>
          <w:szCs w:val="30"/>
        </w:rPr>
        <w:t xml:space="preserve">- </w:t>
      </w:r>
      <w:proofErr w:type="gramStart"/>
      <w:r>
        <w:rPr>
          <w:rFonts w:ascii="Arial" w:eastAsiaTheme="minorHAnsi" w:hAnsi="Arial" w:cs="Arial"/>
          <w:sz w:val="30"/>
          <w:szCs w:val="30"/>
        </w:rPr>
        <w:t>more</w:t>
      </w:r>
      <w:proofErr w:type="gramEnd"/>
      <w:r>
        <w:rPr>
          <w:rFonts w:ascii="Arial" w:eastAsiaTheme="minorHAnsi" w:hAnsi="Arial" w:cs="Arial"/>
          <w:sz w:val="30"/>
          <w:szCs w:val="30"/>
        </w:rPr>
        <w:t xml:space="preserve"> emphasis will be placed on documenting our Reflection Friday sessions. Ben </w:t>
      </w:r>
      <w:proofErr w:type="spellStart"/>
      <w:r>
        <w:rPr>
          <w:rFonts w:ascii="Arial" w:eastAsiaTheme="minorHAnsi" w:hAnsi="Arial" w:cs="Arial"/>
          <w:sz w:val="30"/>
          <w:szCs w:val="30"/>
        </w:rPr>
        <w:t>Aschenbrenner</w:t>
      </w:r>
      <w:proofErr w:type="spellEnd"/>
      <w:r>
        <w:rPr>
          <w:rFonts w:ascii="Arial" w:eastAsiaTheme="minorHAnsi" w:hAnsi="Arial" w:cs="Arial"/>
          <w:sz w:val="30"/>
          <w:szCs w:val="30"/>
        </w:rPr>
        <w:t xml:space="preserve"> has volunteered to tape and transcribe the sessions for us.</w:t>
      </w: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Helvetica Neue" w:eastAsiaTheme="minorHAnsi" w:hAnsi="Helvetica Neue" w:cs="Helvetica Neue"/>
          <w:sz w:val="28"/>
          <w:szCs w:val="28"/>
        </w:rPr>
      </w:pPr>
      <w:r>
        <w:rPr>
          <w:rFonts w:ascii="Arial" w:eastAsiaTheme="minorHAnsi" w:hAnsi="Arial" w:cs="Arial"/>
          <w:sz w:val="30"/>
          <w:szCs w:val="30"/>
        </w:rPr>
        <w:t xml:space="preserve">- </w:t>
      </w:r>
      <w:proofErr w:type="gramStart"/>
      <w:r>
        <w:rPr>
          <w:rFonts w:ascii="Arial" w:eastAsiaTheme="minorHAnsi" w:hAnsi="Arial" w:cs="Arial"/>
          <w:sz w:val="30"/>
          <w:szCs w:val="30"/>
        </w:rPr>
        <w:t>a</w:t>
      </w:r>
      <w:proofErr w:type="gramEnd"/>
      <w:r>
        <w:rPr>
          <w:rFonts w:ascii="Arial" w:eastAsiaTheme="minorHAnsi" w:hAnsi="Arial" w:cs="Arial"/>
          <w:sz w:val="30"/>
          <w:szCs w:val="30"/>
        </w:rPr>
        <w:t xml:space="preserve"> satisfaction survey for both student and faculty to get a sense of what is working and what needs improvement will be developed</w:t>
      </w: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30"/>
          <w:szCs w:val="30"/>
        </w:rPr>
      </w:pPr>
      <w:r>
        <w:rPr>
          <w:rFonts w:ascii="Arial" w:eastAsiaTheme="minorHAnsi" w:hAnsi="Arial" w:cs="Arial"/>
          <w:sz w:val="30"/>
          <w:szCs w:val="30"/>
        </w:rPr>
        <w:t xml:space="preserve">- </w:t>
      </w:r>
      <w:proofErr w:type="gramStart"/>
      <w:r>
        <w:rPr>
          <w:rFonts w:ascii="Arial" w:eastAsiaTheme="minorHAnsi" w:hAnsi="Arial" w:cs="Arial"/>
          <w:sz w:val="30"/>
          <w:szCs w:val="30"/>
        </w:rPr>
        <w:t>invitation</w:t>
      </w:r>
      <w:proofErr w:type="gramEnd"/>
      <w:r>
        <w:rPr>
          <w:rFonts w:ascii="Arial" w:eastAsiaTheme="minorHAnsi" w:hAnsi="Arial" w:cs="Arial"/>
          <w:sz w:val="30"/>
          <w:szCs w:val="30"/>
        </w:rPr>
        <w:t xml:space="preserve"> to have successful instructors reveal their best practices if the results on our common core final exam show that a particular instructor's students' are doing better on a particular math topic than other instructors</w:t>
      </w:r>
    </w:p>
    <w:p w:rsidR="00892943" w:rsidRDefault="00892943" w:rsidP="004E50CE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30"/>
          <w:szCs w:val="30"/>
        </w:rPr>
      </w:pPr>
    </w:p>
    <w:p w:rsidR="00892943" w:rsidRDefault="00892943" w:rsidP="004E50CE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30"/>
          <w:szCs w:val="30"/>
        </w:rPr>
      </w:pPr>
    </w:p>
    <w:p w:rsidR="00892943" w:rsidRDefault="00892943" w:rsidP="004E50CE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30"/>
          <w:szCs w:val="30"/>
        </w:rPr>
      </w:pPr>
    </w:p>
    <w:p w:rsidR="00892943" w:rsidRDefault="00892943" w:rsidP="004E50CE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30"/>
          <w:szCs w:val="30"/>
        </w:rPr>
      </w:pPr>
    </w:p>
    <w:p w:rsidR="00892943" w:rsidRDefault="00892943" w:rsidP="004E50CE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30"/>
          <w:szCs w:val="30"/>
        </w:rPr>
      </w:pP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Helvetica Neue" w:eastAsiaTheme="minorHAnsi" w:hAnsi="Helvetica Neue" w:cs="Helvetica Neue"/>
          <w:sz w:val="28"/>
          <w:szCs w:val="28"/>
        </w:rPr>
      </w:pP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Helvetica Neue" w:eastAsiaTheme="minorHAnsi" w:hAnsi="Helvetica Neue" w:cs="Helvetica Neue"/>
          <w:sz w:val="28"/>
          <w:szCs w:val="28"/>
        </w:rPr>
      </w:pPr>
    </w:p>
    <w:p w:rsidR="004E50CE" w:rsidRDefault="004E50CE" w:rsidP="004E50CE">
      <w:pPr>
        <w:widowControl w:val="0"/>
        <w:autoSpaceDE w:val="0"/>
        <w:autoSpaceDN w:val="0"/>
        <w:adjustRightInd w:val="0"/>
        <w:rPr>
          <w:rFonts w:ascii="Helvetica Neue" w:eastAsiaTheme="minorHAnsi" w:hAnsi="Helvetica Neue" w:cs="Helvetica Neue"/>
          <w:sz w:val="28"/>
          <w:szCs w:val="28"/>
        </w:rPr>
      </w:pPr>
    </w:p>
    <w:p w:rsidR="004E50CE" w:rsidRDefault="004E50CE" w:rsidP="004E50CE">
      <w:pPr>
        <w:pStyle w:val="ListParagraph"/>
        <w:numPr>
          <w:ins w:id="8" w:author="Edgar Jasso" w:date="2011-08-26T09:14:00Z"/>
        </w:numPr>
        <w:rPr>
          <w:rFonts w:ascii="Calibri" w:eastAsiaTheme="minorHAnsi" w:hAnsi="Calibri" w:cs="Calibri"/>
          <w:b/>
          <w:bCs/>
          <w:sz w:val="30"/>
          <w:szCs w:val="30"/>
        </w:rPr>
      </w:pPr>
      <w:proofErr w:type="gramStart"/>
      <w:r>
        <w:rPr>
          <w:rFonts w:ascii="Arial" w:eastAsiaTheme="minorHAnsi" w:hAnsi="Arial" w:cs="Arial"/>
          <w:sz w:val="30"/>
          <w:szCs w:val="30"/>
        </w:rPr>
        <w:t>Ø  </w:t>
      </w:r>
      <w:r w:rsidRPr="00892943">
        <w:rPr>
          <w:rFonts w:ascii="Calibri" w:eastAsiaTheme="minorHAnsi" w:hAnsi="Calibri" w:cs="Calibri"/>
          <w:b/>
          <w:bCs/>
          <w:szCs w:val="30"/>
        </w:rPr>
        <w:t>What</w:t>
      </w:r>
      <w:proofErr w:type="gramEnd"/>
      <w:r w:rsidRPr="00892943">
        <w:rPr>
          <w:rFonts w:ascii="Calibri" w:eastAsiaTheme="minorHAnsi" w:hAnsi="Calibri" w:cs="Calibri"/>
          <w:b/>
          <w:bCs/>
          <w:szCs w:val="30"/>
        </w:rPr>
        <w:t xml:space="preserve"> will you be doing this year to increase the l</w:t>
      </w:r>
      <w:r w:rsidRPr="00892943">
        <w:rPr>
          <w:rFonts w:asciiTheme="minorHAnsi" w:hAnsiTheme="minorHAnsi"/>
          <w:b/>
        </w:rPr>
        <w:t>ikelihood that the work done through the grant will be sustained beyond the immediate grant funding</w:t>
      </w:r>
    </w:p>
    <w:p w:rsidR="004E50CE" w:rsidRDefault="004E50CE" w:rsidP="004E50CE">
      <w:pPr>
        <w:pStyle w:val="ListParagraph"/>
      </w:pPr>
    </w:p>
    <w:p w:rsidR="00F50FC5" w:rsidRDefault="004E50CE" w:rsidP="004E50CE">
      <w:pPr>
        <w:pStyle w:val="ListParagraph"/>
        <w:ind w:left="0"/>
      </w:pPr>
      <w:r>
        <w:rPr>
          <w:rFonts w:ascii="Arial" w:eastAsiaTheme="minorHAnsi" w:hAnsi="Arial" w:cs="Arial"/>
          <w:sz w:val="30"/>
          <w:szCs w:val="30"/>
        </w:rPr>
        <w:t>Most of the preliminary work such as curriculum development, team building, shifts in teaching practices, etc has been formed this past year</w:t>
      </w:r>
      <w:r w:rsidR="003B6F58">
        <w:rPr>
          <w:rFonts w:ascii="Arial" w:eastAsiaTheme="minorHAnsi" w:hAnsi="Arial" w:cs="Arial"/>
          <w:sz w:val="30"/>
          <w:szCs w:val="30"/>
        </w:rPr>
        <w:t xml:space="preserve">; this coming year we plan to </w:t>
      </w:r>
      <w:r>
        <w:rPr>
          <w:rFonts w:ascii="Arial" w:eastAsiaTheme="minorHAnsi" w:hAnsi="Arial" w:cs="Arial"/>
          <w:sz w:val="30"/>
          <w:szCs w:val="30"/>
        </w:rPr>
        <w:t xml:space="preserve">continue </w:t>
      </w:r>
      <w:r w:rsidR="003B6F58">
        <w:rPr>
          <w:rFonts w:ascii="Arial" w:eastAsiaTheme="minorHAnsi" w:hAnsi="Arial" w:cs="Arial"/>
          <w:sz w:val="30"/>
          <w:szCs w:val="30"/>
        </w:rPr>
        <w:t>this work, fine tuning as we go, to help embed it more in our department and campus culture</w:t>
      </w:r>
      <w:r>
        <w:rPr>
          <w:rFonts w:ascii="Arial" w:eastAsiaTheme="minorHAnsi" w:hAnsi="Arial" w:cs="Arial"/>
          <w:sz w:val="30"/>
          <w:szCs w:val="30"/>
        </w:rPr>
        <w:t xml:space="preserve">. </w:t>
      </w:r>
      <w:r w:rsidR="003B6F58">
        <w:rPr>
          <w:rFonts w:ascii="Arial" w:eastAsiaTheme="minorHAnsi" w:hAnsi="Arial" w:cs="Arial"/>
          <w:sz w:val="30"/>
          <w:szCs w:val="30"/>
        </w:rPr>
        <w:t>We hope that these</w:t>
      </w:r>
      <w:r>
        <w:rPr>
          <w:rFonts w:ascii="Arial" w:eastAsiaTheme="minorHAnsi" w:hAnsi="Arial" w:cs="Arial"/>
          <w:sz w:val="30"/>
          <w:szCs w:val="30"/>
        </w:rPr>
        <w:t xml:space="preserve"> cultural changes will continue beyond the grant </w:t>
      </w:r>
      <w:r w:rsidR="003B6F58">
        <w:rPr>
          <w:rFonts w:ascii="Arial" w:eastAsiaTheme="minorHAnsi" w:hAnsi="Arial" w:cs="Arial"/>
          <w:sz w:val="30"/>
          <w:szCs w:val="30"/>
        </w:rPr>
        <w:t xml:space="preserve">time period, </w:t>
      </w:r>
      <w:r>
        <w:rPr>
          <w:rFonts w:ascii="Arial" w:eastAsiaTheme="minorHAnsi" w:hAnsi="Arial" w:cs="Arial"/>
          <w:sz w:val="30"/>
          <w:szCs w:val="30"/>
        </w:rPr>
        <w:t xml:space="preserve">however </w:t>
      </w:r>
      <w:r w:rsidR="003B6F58">
        <w:rPr>
          <w:rFonts w:ascii="Arial" w:eastAsiaTheme="minorHAnsi" w:hAnsi="Arial" w:cs="Arial"/>
          <w:sz w:val="30"/>
          <w:szCs w:val="30"/>
        </w:rPr>
        <w:t xml:space="preserve">without continued time, space, and funding for </w:t>
      </w:r>
      <w:r>
        <w:rPr>
          <w:rFonts w:ascii="Arial" w:eastAsiaTheme="minorHAnsi" w:hAnsi="Arial" w:cs="Arial"/>
          <w:sz w:val="30"/>
          <w:szCs w:val="30"/>
        </w:rPr>
        <w:t>professional development</w:t>
      </w:r>
      <w:r w:rsidR="003B6F58">
        <w:rPr>
          <w:rFonts w:ascii="Arial" w:eastAsiaTheme="minorHAnsi" w:hAnsi="Arial" w:cs="Arial"/>
          <w:sz w:val="30"/>
          <w:szCs w:val="30"/>
        </w:rPr>
        <w:t xml:space="preserve">, excitement </w:t>
      </w:r>
      <w:r w:rsidR="009B5917">
        <w:rPr>
          <w:rFonts w:ascii="Arial" w:eastAsiaTheme="minorHAnsi" w:hAnsi="Arial" w:cs="Arial"/>
          <w:sz w:val="30"/>
          <w:szCs w:val="30"/>
        </w:rPr>
        <w:t>and energy around these changes</w:t>
      </w:r>
      <w:r w:rsidR="003B6F58">
        <w:rPr>
          <w:rFonts w:ascii="Arial" w:eastAsiaTheme="minorHAnsi" w:hAnsi="Arial" w:cs="Arial"/>
          <w:sz w:val="30"/>
          <w:szCs w:val="30"/>
        </w:rPr>
        <w:t xml:space="preserve"> could wane.</w:t>
      </w:r>
    </w:p>
    <w:sectPr w:rsidR="00F50FC5" w:rsidSect="00CF1DAF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228D9"/>
    <w:multiLevelType w:val="hybridMultilevel"/>
    <w:tmpl w:val="A20AC5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E4644C"/>
    <w:multiLevelType w:val="hybridMultilevel"/>
    <w:tmpl w:val="E94CC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0D0B64"/>
    <w:rsid w:val="00013AE9"/>
    <w:rsid w:val="000D0B64"/>
    <w:rsid w:val="002D03B6"/>
    <w:rsid w:val="003B6F58"/>
    <w:rsid w:val="004E50CE"/>
    <w:rsid w:val="005B7FF8"/>
    <w:rsid w:val="00892943"/>
    <w:rsid w:val="009B5917"/>
    <w:rsid w:val="009C57EA"/>
    <w:rsid w:val="00BB0CF9"/>
    <w:rsid w:val="00C6060C"/>
    <w:rsid w:val="00CF1DAF"/>
    <w:rsid w:val="00F50FC5"/>
    <w:rsid w:val="00F94BF0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D0B6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D0B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0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B6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B6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B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0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B6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6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473</Words>
  <Characters>2699</Characters>
  <Application>Microsoft Macintosh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Edgar Jasso</cp:lastModifiedBy>
  <cp:revision>2</cp:revision>
  <dcterms:created xsi:type="dcterms:W3CDTF">2011-08-26T17:32:00Z</dcterms:created>
  <dcterms:modified xsi:type="dcterms:W3CDTF">2011-08-26T17:32:00Z</dcterms:modified>
</cp:coreProperties>
</file>